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3E" w:rsidRPr="009C5D3E" w:rsidRDefault="009C5D3E" w:rsidP="009C5D3E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9C5D3E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Восточные славяне и их соседи 6 класс</w:t>
      </w:r>
    </w:p>
    <w:p w:rsidR="009C5D3E" w:rsidRPr="009C5D3E" w:rsidRDefault="009C5D3E" w:rsidP="009C5D3E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9C5D3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Восточные славяне и их соседи для учащихся 6 класса с ответами. Те</w:t>
      </w:r>
      <w:proofErr w:type="gramStart"/>
      <w:r w:rsidRPr="009C5D3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9C5D3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9C5D3E" w:rsidRPr="009C5D3E" w:rsidRDefault="009C5D3E" w:rsidP="009C5D3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9C5D3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следующие события.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заселение восточными славянами Восточно-Европей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ской равнины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выделение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балтославянских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племён из группы индоевропейских племён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разделение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балтославянских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племён на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балтов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славян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разделение славянских племён на три ветви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славянскими народами и группами славян, к которым они относятся.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Народы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поляки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сербы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русские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хорваты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украинцы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Е) словаки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3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Группы славян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восточные славяне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западные славяне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южные славяне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Распределите занятия восточных славян и результаты труда, которые к ним относятся.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9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Знания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земледелие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скотоводство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В) охота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бортничество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3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Результаты труда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мёд диких пчёл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пшеница, рожь, просо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мясо свиней, коров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шкурки пушных зверей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исторического документа и ответьте на вопросы.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29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«Вступая в битву, большинство из них идёт на врагов со щитами и дротиками в руках, панцирей же они никог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 не надевают; иные не носят ни рубашек (хитонов), ни плащей, а одни только штаны, подтянутые широким по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ясом на бёдрах, и в таком виде идут на сражение с врага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ми… Они очень высокого роста и огромной силы».</w:t>
        </w:r>
        <w:proofErr w:type="gramEnd"/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каком народе говорится в тексте?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2) </w:t>
        </w:r>
        <w:proofErr w:type="gram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Какое оружие упомянуто в отрывке?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 какой страны родом историк, автор текста?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перечислены боги восточных славян. Найдите </w:t>
        </w:r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имени. Запишите цифры, под которыми они указаны.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Стрибог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Зевс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Ярило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Один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Перун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6)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Мокошь</w:t>
        </w:r>
        <w:proofErr w:type="spellEnd"/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Народное собрание у славян, решавшее важнейшие вопросы, — это __________.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Город, который стал центром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ильменских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славен, племе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 восточных славян, — это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Киев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Смоленск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Новгород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Чернигов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перечислены племена восточных славян. Найди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 </w:t>
        </w:r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названия. Запишите цифры, под которы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 они указаны.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поляне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волыняне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вотяки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хазары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радимичи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кривичи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1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вервь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колонизация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народное ополчение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язычество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5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Значение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войско, состоявшее из пред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ставителей общины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община у древних славян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хозяйственное освоение зе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мель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вера во множество богов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реки, вдоль которых расселялись племена вос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точных славян.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Висла, Одер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Днестр, Днепр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Вятка, Белая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Сава, Морава</w:t>
        </w:r>
      </w:ins>
    </w:p>
    <w:p w:rsidR="009C5D3E" w:rsidRPr="009C5D3E" w:rsidRDefault="009C5D3E" w:rsidP="009C5D3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6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63" w:author="Unknown">
        <w:r w:rsidRPr="009C5D3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сле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дующие события.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расселение славянских племён на территории от Бело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го моря до Балканского полуострова, от Эльбы до Вол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ги и Дона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заселение восточнославянскими племенами территории Восточно-Европейской равнины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расселение индоевропейских племён на территории от Индии до Запада Европы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участие славянских племён в Великом переселении на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родов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славянскими народами и группами славян, к которым они относятся.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1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Народы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русские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чехи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словаки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белорусы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болгары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Е) сербы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5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Группы славян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восточные славяне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западные славяне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южные славяне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системой земледелия и её характеристиками.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1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Характеристики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распространённость пре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имущественно в лесной полосе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распространённость в степной полосе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использование почвы до истощения, затем, через 20-30 лет, повторное ис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пользование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вырубка деревьев, сжигание пней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5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Системы земледелия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подсечно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-огневая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переложная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исторического документа и ответьте на вопросы.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«Они считают, что только бог, творец молний, является владыкой над всеми и ему приносят в жертву быков и со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вершают другие священные обряды. Они почитают реки, и нимф, и всякие другие божества, приносят жертвы всем им и при помощи этих же</w:t>
        </w:r>
        <w:proofErr w:type="gram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ртв пр</w:t>
        </w:r>
        <w:proofErr w:type="gram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оизводят и гадания».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Кто автор данного сочинения?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О каком занятии восточных славян говорит описываемый обряд 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жертвоприношения?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Какие мифологические существа упомянуты в тексте?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именами славянских богов и их функциями.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7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Боги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А)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Мокошь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Велес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В)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Стрибог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Ярило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01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Функции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3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бог, повелитель ветра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богиня плодородия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покровитель скотоводства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бог солнца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10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5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0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7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Соседская община у древних славян — это __________.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10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9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Город — центр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ильменских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словен</w:t>
        </w:r>
        <w:proofErr w:type="spellEnd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племени восточных славян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1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Смоленск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Новгород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Киев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Искоростень</w:t>
        </w:r>
        <w:proofErr w:type="spellEnd"/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1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3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перечислены племена восточных славян. Найди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 </w:t>
        </w:r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названия. Запишите цифры, под которы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 они указаны.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5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черемисы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дреговичи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кривичи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печенеги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вятичи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древляне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1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7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11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19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1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А) колонизация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вече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бортничество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двуполье</w:t>
        </w:r>
      </w:ins>
    </w:p>
    <w:p w:rsidR="009C5D3E" w:rsidRPr="009C5D3E" w:rsidRDefault="009C5D3E" w:rsidP="009C5D3E">
      <w:pPr>
        <w:shd w:val="clear" w:color="auto" w:fill="FFFFFF"/>
        <w:spacing w:after="390" w:line="315" w:lineRule="atLeast"/>
        <w:textAlignment w:val="baseline"/>
        <w:rPr>
          <w:ins w:id="1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23" w:author="Unknown">
        <w:r w:rsidRPr="009C5D3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5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народное собрание у восточ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славян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хозяйственное освоение земель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система земледелия у славян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собирание мёда диких пчёл</w:t>
        </w:r>
      </w:ins>
    </w:p>
    <w:p w:rsidR="009C5D3E" w:rsidRPr="009C5D3E" w:rsidRDefault="009C5D3E" w:rsidP="009C5D3E">
      <w:pPr>
        <w:shd w:val="clear" w:color="auto" w:fill="FFFFFF"/>
        <w:spacing w:after="0" w:line="300" w:lineRule="atLeast"/>
        <w:textAlignment w:val="baseline"/>
        <w:rPr>
          <w:ins w:id="1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7" w:author="Unknown">
        <w:r w:rsidRPr="009C5D3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реки, вдоль которых расселялись племена восточных славян.</w:t>
        </w:r>
      </w:ins>
    </w:p>
    <w:p w:rsidR="009C5D3E" w:rsidRPr="009C5D3E" w:rsidRDefault="009C5D3E" w:rsidP="009C5D3E">
      <w:pPr>
        <w:shd w:val="clear" w:color="auto" w:fill="FFFFFF"/>
        <w:spacing w:after="390" w:line="300" w:lineRule="atLeast"/>
        <w:textAlignment w:val="baseline"/>
        <w:rPr>
          <w:ins w:id="1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9" w:author="Unknown"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Днепр, Волхов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Яик, Вятка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Дунай, Эльба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Сена, Темза</w:t>
        </w:r>
      </w:ins>
    </w:p>
    <w:p w:rsidR="009C5D3E" w:rsidRPr="009C5D3E" w:rsidRDefault="009C5D3E" w:rsidP="009C5D3E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1" w:author="Unknown">
        <w:r w:rsidRPr="009C5D3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Восточные славяне и их соседи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C5D3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1-2341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2-231312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3-2341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славяне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щит, дротики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Византия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5-24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6-вече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8-34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9-2314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C5D3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1-3412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2-122133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3-1221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Прокопий Кесарийский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жертвоприношение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нимфы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5-2314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6-вервь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8-14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9-2143</w:t>
        </w:r>
        <w:r w:rsidRPr="009C5D3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</w:ins>
    </w:p>
    <w:p w:rsidR="00B869F3" w:rsidRDefault="00B869F3">
      <w:bookmarkStart w:id="132" w:name="_GoBack"/>
      <w:bookmarkEnd w:id="132"/>
    </w:p>
    <w:sectPr w:rsidR="00B86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B1"/>
    <w:rsid w:val="009C5D3E"/>
    <w:rsid w:val="00B869F3"/>
    <w:rsid w:val="00CE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5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5D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5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C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5D3E"/>
    <w:rPr>
      <w:b/>
      <w:bCs/>
    </w:rPr>
  </w:style>
  <w:style w:type="character" w:customStyle="1" w:styleId="apple-converted-space">
    <w:name w:val="apple-converted-space"/>
    <w:basedOn w:val="a0"/>
    <w:rsid w:val="009C5D3E"/>
  </w:style>
  <w:style w:type="paragraph" w:customStyle="1" w:styleId="sertxt">
    <w:name w:val="sertxt"/>
    <w:basedOn w:val="a"/>
    <w:rsid w:val="009C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5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5D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5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C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5D3E"/>
    <w:rPr>
      <w:b/>
      <w:bCs/>
    </w:rPr>
  </w:style>
  <w:style w:type="character" w:customStyle="1" w:styleId="apple-converted-space">
    <w:name w:val="apple-converted-space"/>
    <w:basedOn w:val="a0"/>
    <w:rsid w:val="009C5D3E"/>
  </w:style>
  <w:style w:type="paragraph" w:customStyle="1" w:styleId="sertxt">
    <w:name w:val="sertxt"/>
    <w:basedOn w:val="a"/>
    <w:rsid w:val="009C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0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3101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90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2019-02-27T05:55:00Z</dcterms:created>
  <dcterms:modified xsi:type="dcterms:W3CDTF">2019-02-27T05:55:00Z</dcterms:modified>
</cp:coreProperties>
</file>